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96938" w14:textId="77777777" w:rsidR="00B33E73" w:rsidRPr="0019238C" w:rsidRDefault="00B33E73" w:rsidP="00B33E73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19238C" w:rsidDel="00E701EB">
        <w:rPr>
          <w:rFonts w:ascii="Arial" w:hAnsi="Arial" w:cs="Arial"/>
          <w:sz w:val="18"/>
          <w:szCs w:val="18"/>
        </w:rPr>
        <w:t xml:space="preserve">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19238C" w14:paraId="78E9693A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78E96939" w14:textId="77777777" w:rsidR="00F9080A" w:rsidRPr="00D961BA" w:rsidRDefault="00F9080A" w:rsidP="009E63D0">
            <w:pPr>
              <w:pStyle w:val="Nzov"/>
              <w:rPr>
                <w:rFonts w:ascii="Arial" w:hAnsi="Arial" w:cs="Arial"/>
                <w:b/>
                <w:color w:val="auto"/>
                <w:sz w:val="18"/>
                <w:szCs w:val="18"/>
                <w:rPrChange w:id="1" w:author="Simunekova, Iveta (SK - Bratislava)" w:date="2015-04-28T20:54:00Z">
                  <w:rPr>
                    <w:rFonts w:ascii="Arial" w:hAnsi="Arial" w:cs="Arial"/>
                    <w:color w:val="auto"/>
                    <w:sz w:val="18"/>
                    <w:szCs w:val="18"/>
                  </w:rPr>
                </w:rPrChange>
              </w:rPr>
            </w:pPr>
            <w:r w:rsidRPr="00D961BA">
              <w:rPr>
                <w:rFonts w:ascii="Arial" w:hAnsi="Arial" w:cs="Arial"/>
                <w:b/>
                <w:color w:val="auto"/>
                <w:sz w:val="24"/>
                <w:szCs w:val="18"/>
                <w:rPrChange w:id="2" w:author="Simunekova, Iveta (SK - Bratislava)" w:date="2015-04-28T20:54:00Z">
                  <w:rPr>
                    <w:rFonts w:ascii="Arial" w:hAnsi="Arial" w:cs="Arial"/>
                    <w:color w:val="auto"/>
                    <w:sz w:val="24"/>
                    <w:szCs w:val="18"/>
                  </w:rPr>
                </w:rPrChange>
              </w:rPr>
              <w:t>Monitorovacia správa projektu</w:t>
            </w:r>
            <w:r w:rsidR="00647B3D" w:rsidRPr="00D961BA">
              <w:rPr>
                <w:rStyle w:val="Odkaznapoznmkupodiarou"/>
                <w:rFonts w:ascii="Arial" w:hAnsi="Arial" w:cs="Arial"/>
                <w:b/>
                <w:color w:val="auto"/>
                <w:sz w:val="24"/>
                <w:szCs w:val="18"/>
                <w:rPrChange w:id="3" w:author="Simunekova, Iveta (SK - Bratislava)" w:date="2015-04-28T20:54:00Z">
                  <w:rPr>
                    <w:rStyle w:val="Odkaznapoznmkupodiarou"/>
                    <w:rFonts w:ascii="Arial" w:hAnsi="Arial" w:cs="Arial"/>
                    <w:color w:val="auto"/>
                    <w:sz w:val="24"/>
                    <w:szCs w:val="18"/>
                  </w:rPr>
                </w:rPrChange>
              </w:rPr>
              <w:footnoteReference w:id="1"/>
            </w:r>
          </w:p>
        </w:tc>
      </w:tr>
    </w:tbl>
    <w:p w14:paraId="78E9693B" w14:textId="77777777" w:rsidR="00282057" w:rsidRPr="0019238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841BF5" w:rsidRPr="0019238C" w14:paraId="78E9693E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3C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monitorovacej správy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5560" w:type="dxa"/>
          </w:tcPr>
          <w:p w14:paraId="78E9693D" w14:textId="2F2D30CA" w:rsidR="00841BF5" w:rsidRPr="0019238C" w:rsidRDefault="00F952E8" w:rsidP="00F952E8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1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výročná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2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záverečná</w:t>
            </w:r>
          </w:p>
        </w:tc>
      </w:tr>
      <w:tr w:rsidR="00841BF5" w:rsidRPr="0019238C" w14:paraId="78E96941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3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 monitorovacej správy</w:t>
            </w:r>
            <w:r w:rsidR="001E2102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5560" w:type="dxa"/>
          </w:tcPr>
          <w:p w14:paraId="78E969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44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42" w14:textId="77777777" w:rsidR="00841BF5" w:rsidRPr="0019238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Monitorované obdobie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60" w:type="dxa"/>
          </w:tcPr>
          <w:p w14:paraId="78E9694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45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46" w14:textId="77777777" w:rsidR="00F9080A" w:rsidRPr="0019238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48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47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</w:tr>
      <w:tr w:rsidR="00841BF5" w:rsidRPr="0019238C" w14:paraId="78E9694B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9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6410" w:type="dxa"/>
          </w:tcPr>
          <w:p w14:paraId="78E9694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4EE" w:rsidRPr="0019238C" w14:paraId="78E9694E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C" w14:textId="77777777" w:rsidR="000534EE" w:rsidRPr="0019238C" w:rsidRDefault="000534E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6410" w:type="dxa"/>
          </w:tcPr>
          <w:p w14:paraId="78E9694D" w14:textId="77777777" w:rsidR="000534EE" w:rsidRPr="0019238C" w:rsidRDefault="000534E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1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6410" w:type="dxa"/>
          </w:tcPr>
          <w:p w14:paraId="78E9695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4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6410" w:type="dxa"/>
          </w:tcPr>
          <w:p w14:paraId="78E9695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7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6410" w:type="dxa"/>
          </w:tcPr>
          <w:p w14:paraId="78E9695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A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8" w14:textId="77777777" w:rsidR="00841BF5" w:rsidRPr="0019238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10" w:type="dxa"/>
          </w:tcPr>
          <w:p w14:paraId="78E9695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D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B" w14:textId="77777777" w:rsidR="00841BF5" w:rsidRPr="0019238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19238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6410" w:type="dxa"/>
          </w:tcPr>
          <w:p w14:paraId="78E9695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5E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61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5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6410" w:type="dxa"/>
          </w:tcPr>
          <w:p w14:paraId="78E9696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4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6410" w:type="dxa"/>
          </w:tcPr>
          <w:p w14:paraId="78E9696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7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6410" w:type="dxa"/>
          </w:tcPr>
          <w:p w14:paraId="78E9696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A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6410" w:type="dxa"/>
          </w:tcPr>
          <w:p w14:paraId="78E9696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D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B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6410" w:type="dxa"/>
          </w:tcPr>
          <w:p w14:paraId="78E9696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0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E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6410" w:type="dxa"/>
          </w:tcPr>
          <w:p w14:paraId="78E9696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3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1" w14:textId="77777777" w:rsidR="00841BF5" w:rsidRPr="0019238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  <w:tc>
          <w:tcPr>
            <w:tcW w:w="6410" w:type="dxa"/>
          </w:tcPr>
          <w:p w14:paraId="78E9697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6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19238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10" w:type="dxa"/>
          </w:tcPr>
          <w:p w14:paraId="78E9697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A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14:paraId="78E9697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schéma </w:t>
            </w:r>
            <w:proofErr w:type="spellStart"/>
            <w:r w:rsidRPr="0019238C">
              <w:rPr>
                <w:rFonts w:ascii="Arial" w:hAnsi="Arial" w:cs="Arial"/>
                <w:b/>
                <w:sz w:val="18"/>
                <w:szCs w:val="18"/>
              </w:rPr>
              <w:t>de</w:t>
            </w:r>
            <w:proofErr w:type="spellEnd"/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19238C"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  <w:tc>
          <w:tcPr>
            <w:tcW w:w="6410" w:type="dxa"/>
          </w:tcPr>
          <w:p w14:paraId="78E9697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7B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7D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7C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Miesto realizácie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</w:p>
        </w:tc>
      </w:tr>
      <w:tr w:rsidR="00647B3D" w:rsidRPr="0019238C" w14:paraId="78E96980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7E" w14:textId="77777777" w:rsidR="00647B3D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6410" w:type="dxa"/>
          </w:tcPr>
          <w:p w14:paraId="78E9697F" w14:textId="77777777" w:rsidR="00647B3D" w:rsidRPr="0019238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3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1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6410" w:type="dxa"/>
          </w:tcPr>
          <w:p w14:paraId="78E9698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6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6410" w:type="dxa"/>
          </w:tcPr>
          <w:p w14:paraId="78E9698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9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6410" w:type="dxa"/>
          </w:tcPr>
          <w:p w14:paraId="78E9698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C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A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6410" w:type="dxa"/>
          </w:tcPr>
          <w:p w14:paraId="78E9698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F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D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6410" w:type="dxa"/>
          </w:tcPr>
          <w:p w14:paraId="78E9698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2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90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6410" w:type="dxa"/>
          </w:tcPr>
          <w:p w14:paraId="78E9699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5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93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6410" w:type="dxa"/>
          </w:tcPr>
          <w:p w14:paraId="78E9699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96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RPr="0019238C" w14:paraId="78E96999" w14:textId="77777777" w:rsidTr="00BE5DFF">
        <w:tc>
          <w:tcPr>
            <w:tcW w:w="4928" w:type="dxa"/>
            <w:shd w:val="clear" w:color="auto" w:fill="D9D9D9" w:themeFill="background1" w:themeFillShade="D9"/>
          </w:tcPr>
          <w:p w14:paraId="78E96997" w14:textId="77777777" w:rsidR="00841BF5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Prínos projektu na integráciu marginalizovaných rómskych komunít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</w:tc>
        <w:tc>
          <w:tcPr>
            <w:tcW w:w="4284" w:type="dxa"/>
          </w:tcPr>
          <w:p w14:paraId="78E9699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14:paraId="78E9699A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19238C" w14:paraId="78E9699C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9B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Príspevok k horizontálnym princípom</w:t>
            </w:r>
            <w:r w:rsidR="00C10DA8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</w:tc>
      </w:tr>
      <w:tr w:rsidR="00841BF5" w:rsidRPr="0019238C" w14:paraId="78E9699F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9D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HP Udržateľný rozvoj </w:t>
            </w:r>
          </w:p>
        </w:tc>
        <w:tc>
          <w:tcPr>
            <w:tcW w:w="6552" w:type="dxa"/>
          </w:tcPr>
          <w:p w14:paraId="78E9699E" w14:textId="77777777" w:rsidR="00841BF5" w:rsidRPr="0019238C" w:rsidRDefault="00726C7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6E2C18" w:rsidRPr="0019238C" w14:paraId="78E969A2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0" w14:textId="77777777" w:rsidR="006E2C18" w:rsidRPr="0019238C" w:rsidRDefault="006E2C18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 xml:space="preserve"> prijaté na podporu udržateľného rozvoja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52" w:type="dxa"/>
          </w:tcPr>
          <w:p w14:paraId="78E969A1" w14:textId="77777777" w:rsidR="006E2C18" w:rsidRPr="0019238C" w:rsidRDefault="006E2C1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5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3" w14:textId="77777777" w:rsidR="00D8753F" w:rsidRPr="0019238C" w:rsidRDefault="00D8753F" w:rsidP="00D875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14:paraId="78E969A4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7" w14:textId="77777777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14:paraId="78E969A6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HP Podpora rovnosti mužov a žien a nediskriminácie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C2BF7">
              <w:rPr>
                <w:rFonts w:ascii="Arial" w:hAnsi="Arial" w:cs="Arial"/>
                <w:sz w:val="18"/>
                <w:szCs w:val="18"/>
              </w:rPr>
            </w:r>
            <w:r w:rsidR="005C2BF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D8753F" w:rsidRPr="0019238C" w14:paraId="78E969AA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8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 podporu rovnosti mužov a žien</w:t>
            </w:r>
          </w:p>
        </w:tc>
        <w:tc>
          <w:tcPr>
            <w:tcW w:w="6552" w:type="dxa"/>
          </w:tcPr>
          <w:p w14:paraId="78E969A9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D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B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14:paraId="78E969AC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B0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E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14:paraId="78E969AF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B1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B2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  <w:sectPr w:rsidR="00841BF5" w:rsidRPr="0019238C" w:rsidSect="003B4CD2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19238C" w14:paraId="78E969B4" w14:textId="77777777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9B3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     4. Vzťah aktivít a merateľných ukazovateľov projektu</w:t>
            </w:r>
          </w:p>
        </w:tc>
      </w:tr>
      <w:tr w:rsidR="00B6278D" w:rsidRPr="0019238C" w14:paraId="78E969C1" w14:textId="77777777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78E969B5" w14:textId="77777777" w:rsidR="00B6278D" w:rsidRPr="0019238C" w:rsidRDefault="00B6278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78E969B6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8E969B7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8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9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8E969BA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BB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C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D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E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8E969BF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C0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B6278D" w:rsidRPr="0019238C" w14:paraId="78E969CA" w14:textId="77777777" w:rsidTr="00F401C1">
        <w:tc>
          <w:tcPr>
            <w:tcW w:w="1304" w:type="dxa"/>
          </w:tcPr>
          <w:p w14:paraId="78E969C2" w14:textId="77777777" w:rsidR="00B6278D" w:rsidRPr="0019238C" w:rsidRDefault="00B6278D">
            <w:pPr>
              <w:rPr>
                <w:rFonts w:ascii="Arial" w:hAnsi="Arial" w:cs="Arial"/>
                <w:b/>
                <w:sz w:val="18"/>
                <w:szCs w:val="18"/>
              </w:rPr>
              <w:pPrChange w:id="6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39" w:type="dxa"/>
            <w:vAlign w:val="center"/>
          </w:tcPr>
          <w:p w14:paraId="78E969C3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560" w:type="dxa"/>
          </w:tcPr>
          <w:p w14:paraId="78E969C4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559" w:type="dxa"/>
          </w:tcPr>
          <w:p w14:paraId="78E969C5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2693" w:type="dxa"/>
            <w:vAlign w:val="center"/>
          </w:tcPr>
          <w:p w14:paraId="78E969C6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78E969C7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559" w:type="dxa"/>
            <w:vAlign w:val="center"/>
          </w:tcPr>
          <w:p w14:paraId="78E969C8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985" w:type="dxa"/>
          </w:tcPr>
          <w:p w14:paraId="78E969C9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</w:p>
        </w:tc>
      </w:tr>
      <w:tr w:rsidR="00B6278D" w:rsidRPr="0019238C" w14:paraId="78E969D3" w14:textId="77777777" w:rsidTr="00F401C1">
        <w:tc>
          <w:tcPr>
            <w:tcW w:w="1304" w:type="dxa"/>
          </w:tcPr>
          <w:p w14:paraId="78E969CB" w14:textId="77777777" w:rsidR="00B6278D" w:rsidRPr="0019238C" w:rsidRDefault="00B6278D">
            <w:pPr>
              <w:rPr>
                <w:rFonts w:ascii="Arial" w:hAnsi="Arial" w:cs="Arial"/>
                <w:sz w:val="18"/>
                <w:szCs w:val="18"/>
              </w:rPr>
              <w:pPrChange w:id="7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1"/>
            </w:r>
          </w:p>
        </w:tc>
        <w:tc>
          <w:tcPr>
            <w:tcW w:w="1639" w:type="dxa"/>
          </w:tcPr>
          <w:p w14:paraId="78E969CC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E969CD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CE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CF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D0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D1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D2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78D" w:rsidRPr="0019238C" w14:paraId="78E969D6" w14:textId="77777777" w:rsidTr="00F401C1">
        <w:tc>
          <w:tcPr>
            <w:tcW w:w="1304" w:type="dxa"/>
          </w:tcPr>
          <w:p w14:paraId="78E969D4" w14:textId="77777777" w:rsidR="00B6278D" w:rsidRPr="0019238C" w:rsidRDefault="00B6278D">
            <w:pPr>
              <w:rPr>
                <w:rFonts w:ascii="Arial" w:hAnsi="Arial" w:cs="Arial"/>
                <w:sz w:val="18"/>
                <w:szCs w:val="18"/>
              </w:rPr>
              <w:pPrChange w:id="8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2"/>
            </w:r>
          </w:p>
        </w:tc>
        <w:tc>
          <w:tcPr>
            <w:tcW w:w="12838" w:type="dxa"/>
            <w:gridSpan w:val="7"/>
          </w:tcPr>
          <w:p w14:paraId="78E969D5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D7" w14:textId="1E985869" w:rsidR="00D961BA" w:rsidRDefault="00D961BA" w:rsidP="00841BF5">
      <w:pPr>
        <w:rPr>
          <w:ins w:id="9" w:author="Simunekova, Iveta (SK - Bratislava)" w:date="2015-04-28T20:54:00Z"/>
          <w:rFonts w:ascii="Arial" w:hAnsi="Arial" w:cs="Arial"/>
          <w:sz w:val="18"/>
          <w:szCs w:val="18"/>
        </w:rPr>
      </w:pPr>
    </w:p>
    <w:p w14:paraId="55846EBD" w14:textId="77777777" w:rsidR="00D961BA" w:rsidRDefault="00D961BA">
      <w:pPr>
        <w:spacing w:after="200" w:line="276" w:lineRule="auto"/>
        <w:rPr>
          <w:ins w:id="10" w:author="Simunekova, Iveta (SK - Bratislava)" w:date="2015-04-28T20:54:00Z"/>
          <w:rFonts w:ascii="Arial" w:hAnsi="Arial" w:cs="Arial"/>
          <w:sz w:val="18"/>
          <w:szCs w:val="18"/>
        </w:rPr>
      </w:pPr>
      <w:ins w:id="11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16A04C35" w14:textId="77777777" w:rsidR="0068718A" w:rsidRPr="0019238C" w:rsidRDefault="0068718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RPr="0019238C" w14:paraId="78E969D9" w14:textId="77777777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14:paraId="78E969D8" w14:textId="77777777" w:rsidR="00466771" w:rsidRPr="0019238C" w:rsidRDefault="004667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    5. Kumulatívne naplnenie merateľných ukazovateľov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</w:tr>
      <w:tr w:rsidR="00466771" w:rsidRPr="0019238C" w14:paraId="78E969E6" w14:textId="77777777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78E969DA" w14:textId="77777777" w:rsidR="00466771" w:rsidRPr="0019238C" w:rsidRDefault="00466771" w:rsidP="00E4301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14:paraId="78E969DB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DC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D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8E969DE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F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8E969E0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8E969E1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E2" w14:textId="77777777" w:rsidR="00466771" w:rsidRPr="0019238C" w:rsidRDefault="00466771" w:rsidP="001A4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9"/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8E969E3" w14:textId="77777777" w:rsidR="00466771" w:rsidRPr="0019238C" w:rsidRDefault="00466771" w:rsidP="0068718A">
            <w:pPr>
              <w:jc w:val="center"/>
              <w:rPr>
                <w:ins w:id="12" w:author="CKO" w:date="2015-01-28T15:59:00Z"/>
                <w:rFonts w:ascii="Arial" w:hAnsi="Arial" w:cs="Arial"/>
                <w:b/>
                <w:sz w:val="18"/>
                <w:szCs w:val="18"/>
              </w:rPr>
            </w:pPr>
          </w:p>
          <w:p w14:paraId="78E969E4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E5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0"/>
            </w:r>
          </w:p>
        </w:tc>
      </w:tr>
      <w:tr w:rsidR="00466771" w:rsidRPr="0019238C" w14:paraId="78E969EE" w14:textId="77777777" w:rsidTr="00466771">
        <w:tc>
          <w:tcPr>
            <w:tcW w:w="1680" w:type="dxa"/>
          </w:tcPr>
          <w:p w14:paraId="78E969E7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539" w:type="dxa"/>
            <w:vAlign w:val="center"/>
          </w:tcPr>
          <w:p w14:paraId="78E969E8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843" w:type="dxa"/>
          </w:tcPr>
          <w:p w14:paraId="78E969E9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2693" w:type="dxa"/>
          </w:tcPr>
          <w:p w14:paraId="78E969EA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701" w:type="dxa"/>
            <w:vAlign w:val="center"/>
          </w:tcPr>
          <w:p w14:paraId="78E969EB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985" w:type="dxa"/>
          </w:tcPr>
          <w:p w14:paraId="78E969EC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842" w:type="dxa"/>
            <w:vAlign w:val="center"/>
          </w:tcPr>
          <w:p w14:paraId="78E969ED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466771" w:rsidRPr="0019238C" w14:paraId="78E969F6" w14:textId="77777777" w:rsidTr="00466771">
        <w:tc>
          <w:tcPr>
            <w:tcW w:w="1680" w:type="dxa"/>
          </w:tcPr>
          <w:p w14:paraId="78E969EF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3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1"/>
            </w:r>
          </w:p>
        </w:tc>
        <w:tc>
          <w:tcPr>
            <w:tcW w:w="2539" w:type="dxa"/>
          </w:tcPr>
          <w:p w14:paraId="78E969F0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F1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F2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E969F3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F4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8E969F5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771" w:rsidRPr="0019238C" w14:paraId="78E969FA" w14:textId="77777777" w:rsidTr="00466771">
        <w:tc>
          <w:tcPr>
            <w:tcW w:w="1680" w:type="dxa"/>
          </w:tcPr>
          <w:p w14:paraId="78E969F7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4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78E969F8" w14:textId="77777777" w:rsidR="00466771" w:rsidRPr="0019238C" w:rsidRDefault="00466771">
            <w:pPr>
              <w:rPr>
                <w:rFonts w:ascii="Arial" w:hAnsi="Arial" w:cs="Arial"/>
                <w:sz w:val="18"/>
                <w:szCs w:val="18"/>
              </w:rPr>
              <w:pPrChange w:id="15" w:author="Simunekova, Iveta (SK - Bratislava)" w:date="2015-04-28T20:55:00Z">
                <w:pPr>
                  <w:jc w:val="center"/>
                </w:pPr>
              </w:pPrChange>
            </w:pPr>
            <w:r w:rsidRPr="0019238C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2"/>
            </w:r>
          </w:p>
        </w:tc>
        <w:tc>
          <w:tcPr>
            <w:tcW w:w="12603" w:type="dxa"/>
            <w:gridSpan w:val="6"/>
          </w:tcPr>
          <w:p w14:paraId="78E969F9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FB" w14:textId="08163CF9" w:rsidR="00D961BA" w:rsidRDefault="00D961BA" w:rsidP="00841BF5">
      <w:pPr>
        <w:rPr>
          <w:ins w:id="16" w:author="Simunekova, Iveta (SK - Bratislava)" w:date="2015-04-28T20:54:00Z"/>
          <w:rFonts w:ascii="Arial" w:hAnsi="Arial" w:cs="Arial"/>
          <w:sz w:val="18"/>
          <w:szCs w:val="18"/>
        </w:rPr>
      </w:pPr>
    </w:p>
    <w:p w14:paraId="582DCC8F" w14:textId="77777777" w:rsidR="00D961BA" w:rsidRDefault="00D961BA">
      <w:pPr>
        <w:spacing w:after="200" w:line="276" w:lineRule="auto"/>
        <w:rPr>
          <w:ins w:id="17" w:author="Simunekova, Iveta (SK - Bratislava)" w:date="2015-04-28T20:54:00Z"/>
          <w:rFonts w:ascii="Arial" w:hAnsi="Arial" w:cs="Arial"/>
          <w:sz w:val="18"/>
          <w:szCs w:val="18"/>
        </w:rPr>
      </w:pPr>
      <w:ins w:id="18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120C975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79"/>
        <w:gridCol w:w="1638"/>
        <w:gridCol w:w="1591"/>
        <w:gridCol w:w="1637"/>
        <w:gridCol w:w="1591"/>
        <w:gridCol w:w="1373"/>
        <w:gridCol w:w="1373"/>
        <w:gridCol w:w="1618"/>
        <w:gridCol w:w="1818"/>
      </w:tblGrid>
      <w:tr w:rsidR="00841BF5" w:rsidRPr="0019238C" w14:paraId="78E969FD" w14:textId="77777777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14:paraId="78E969FC" w14:textId="77777777" w:rsidR="00841BF5" w:rsidRPr="0019238C" w:rsidRDefault="00841BF5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6F2371" w:rsidRPr="0019238C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. Vzťah aktivít a finančnej realizácie projektu</w:t>
            </w:r>
          </w:p>
        </w:tc>
      </w:tr>
      <w:tr w:rsidR="00841BF5" w:rsidRPr="0019238C" w14:paraId="78E96A02" w14:textId="77777777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14:paraId="78E969F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14:paraId="78E969F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14:paraId="78E96A0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14:paraId="78E96A0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Finančná realizácia projektu</w:t>
            </w:r>
          </w:p>
        </w:tc>
      </w:tr>
      <w:tr w:rsidR="00841BF5" w:rsidRPr="0019238C" w14:paraId="78E96A0F" w14:textId="77777777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14:paraId="78E96A0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14:paraId="78E96A0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nárokované finančné prostriedky/ deklarované výdavky</w:t>
            </w:r>
            <w:r w:rsidR="00E14804" w:rsidRPr="0019238C">
              <w:rPr>
                <w:rFonts w:ascii="Arial" w:hAnsi="Arial" w:cs="Arial"/>
                <w:b/>
                <w:sz w:val="18"/>
                <w:szCs w:val="18"/>
              </w:rPr>
              <w:t xml:space="preserve"> (predložené na RO)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9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nárokované finančné prostriedky/ deklarované výdavky</w:t>
            </w:r>
          </w:p>
          <w:p w14:paraId="78E96A0A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PJ, resp.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14:paraId="78E96A0B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deklarované výdavky</w:t>
            </w:r>
          </w:p>
          <w:p w14:paraId="78E96A0C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(predložené na RO)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D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deklarované výdavky</w:t>
            </w:r>
          </w:p>
          <w:p w14:paraId="78E96A0E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0"/>
            </w:r>
          </w:p>
        </w:tc>
      </w:tr>
      <w:tr w:rsidR="00320CF6" w:rsidRPr="0019238C" w14:paraId="78E96A19" w14:textId="77777777" w:rsidTr="00841BF5">
        <w:tc>
          <w:tcPr>
            <w:tcW w:w="1610" w:type="dxa"/>
          </w:tcPr>
          <w:p w14:paraId="78E96A10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62" w:type="dxa"/>
          </w:tcPr>
          <w:p w14:paraId="78E96A11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617" w:type="dxa"/>
          </w:tcPr>
          <w:p w14:paraId="78E96A12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661" w:type="dxa"/>
          </w:tcPr>
          <w:p w14:paraId="78E96A13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617" w:type="dxa"/>
          </w:tcPr>
          <w:p w14:paraId="78E96A14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78" w:type="dxa"/>
          </w:tcPr>
          <w:p w14:paraId="78E96A15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78" w:type="dxa"/>
          </w:tcPr>
          <w:p w14:paraId="78E96A16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634" w:type="dxa"/>
          </w:tcPr>
          <w:p w14:paraId="78E96A17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</w:t>
            </w:r>
          </w:p>
        </w:tc>
        <w:tc>
          <w:tcPr>
            <w:tcW w:w="1661" w:type="dxa"/>
          </w:tcPr>
          <w:p w14:paraId="78E96A18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(9)</w:t>
            </w:r>
          </w:p>
        </w:tc>
      </w:tr>
      <w:tr w:rsidR="00841BF5" w:rsidRPr="0019238C" w14:paraId="78E96A23" w14:textId="77777777" w:rsidTr="00841BF5">
        <w:tc>
          <w:tcPr>
            <w:tcW w:w="1610" w:type="dxa"/>
          </w:tcPr>
          <w:p w14:paraId="78E96A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1"/>
            </w:r>
          </w:p>
        </w:tc>
        <w:tc>
          <w:tcPr>
            <w:tcW w:w="1662" w:type="dxa"/>
          </w:tcPr>
          <w:p w14:paraId="78E96A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F8" w:rsidRPr="0019238C" w14:paraId="78E96A29" w14:textId="77777777" w:rsidTr="00FD7744">
        <w:tc>
          <w:tcPr>
            <w:tcW w:w="7985" w:type="dxa"/>
            <w:gridSpan w:val="5"/>
          </w:tcPr>
          <w:p w14:paraId="78E96A24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</w:p>
        </w:tc>
        <w:tc>
          <w:tcPr>
            <w:tcW w:w="1378" w:type="dxa"/>
          </w:tcPr>
          <w:p w14:paraId="78E96A25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6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7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8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2A" w14:textId="700D7B50" w:rsidR="0019238C" w:rsidDel="00D961BA" w:rsidRDefault="0019238C" w:rsidP="00841BF5">
      <w:pPr>
        <w:rPr>
          <w:del w:id="19" w:author="Simunekova, Iveta (SK - Bratislava)" w:date="2015-04-28T20:54:00Z"/>
          <w:rFonts w:ascii="Arial" w:hAnsi="Arial" w:cs="Arial"/>
          <w:sz w:val="18"/>
          <w:szCs w:val="18"/>
        </w:rPr>
      </w:pPr>
    </w:p>
    <w:p w14:paraId="46E19275" w14:textId="5040A572" w:rsidR="0019238C" w:rsidRDefault="0019238C">
      <w:pPr>
        <w:spacing w:after="200" w:line="276" w:lineRule="auto"/>
        <w:rPr>
          <w:rFonts w:ascii="Arial" w:hAnsi="Arial" w:cs="Arial"/>
          <w:sz w:val="18"/>
          <w:szCs w:val="18"/>
        </w:rPr>
      </w:pPr>
      <w:del w:id="20" w:author="Simunekova, Iveta (SK - Bratislava)" w:date="2015-04-28T20:54:00Z">
        <w:r w:rsidDel="00D961BA">
          <w:rPr>
            <w:rFonts w:ascii="Arial" w:hAnsi="Arial" w:cs="Arial"/>
            <w:sz w:val="18"/>
            <w:szCs w:val="18"/>
          </w:rPr>
          <w:br w:type="page"/>
        </w:r>
      </w:del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19238C" w14:paraId="78E96A2C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A2B" w14:textId="77777777" w:rsidR="00841BF5" w:rsidRPr="0019238C" w:rsidRDefault="006F2371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lastRenderedPageBreak/>
              <w:t>7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. Publicita projektu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2"/>
            </w:r>
          </w:p>
        </w:tc>
      </w:tr>
      <w:tr w:rsidR="00841BF5" w:rsidRPr="0019238C" w14:paraId="78E96A34" w14:textId="77777777" w:rsidTr="007C0C4A">
        <w:trPr>
          <w:trHeight w:val="542"/>
        </w:trPr>
        <w:tc>
          <w:tcPr>
            <w:tcW w:w="14142" w:type="dxa"/>
          </w:tcPr>
          <w:p w14:paraId="78E96A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35" w14:textId="6DF13679" w:rsidR="00D961BA" w:rsidRDefault="00D961BA" w:rsidP="00841BF5">
      <w:pPr>
        <w:rPr>
          <w:ins w:id="21" w:author="Simunekova, Iveta (SK - Bratislava)" w:date="2015-04-28T20:54:00Z"/>
          <w:rFonts w:ascii="Arial" w:hAnsi="Arial" w:cs="Arial"/>
          <w:sz w:val="18"/>
          <w:szCs w:val="18"/>
        </w:rPr>
      </w:pPr>
    </w:p>
    <w:p w14:paraId="59C3BFA2" w14:textId="77777777" w:rsidR="00D961BA" w:rsidRDefault="00D961BA">
      <w:pPr>
        <w:spacing w:after="200" w:line="276" w:lineRule="auto"/>
        <w:rPr>
          <w:ins w:id="22" w:author="Simunekova, Iveta (SK - Bratislava)" w:date="2015-04-28T20:54:00Z"/>
          <w:rFonts w:ascii="Arial" w:hAnsi="Arial" w:cs="Arial"/>
          <w:sz w:val="18"/>
          <w:szCs w:val="18"/>
        </w:rPr>
      </w:pPr>
      <w:ins w:id="23" w:author="Simunekova, Iveta (SK - Bratislava)" w:date="2015-04-28T20:54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3F7E5E3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RPr="0019238C" w14:paraId="78E96A37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36" w14:textId="77777777" w:rsidR="00841BF5" w:rsidRPr="0019238C" w:rsidRDefault="006F2371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. Príjmy projektu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3"/>
            </w:r>
          </w:p>
        </w:tc>
      </w:tr>
      <w:tr w:rsidR="00841BF5" w:rsidRPr="0019238C" w14:paraId="78E96A3A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4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3D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5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0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Čisté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6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3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Kumulované čisté príjmy projektu od začiatku realizácie projektu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7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RPr="0019238C" w14:paraId="78E96A46" w14:textId="77777777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45" w14:textId="77777777" w:rsidR="00535EF4" w:rsidRPr="0019238C" w:rsidRDefault="006F2371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535EF4" w:rsidRPr="0019238C">
              <w:rPr>
                <w:rFonts w:ascii="Arial" w:hAnsi="Arial" w:cs="Arial"/>
                <w:b/>
                <w:sz w:val="18"/>
                <w:szCs w:val="18"/>
              </w:rPr>
              <w:t>. Iné peňažné príjmy projektu</w:t>
            </w:r>
            <w:r w:rsidR="00535EF4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8"/>
            </w:r>
          </w:p>
        </w:tc>
      </w:tr>
      <w:tr w:rsidR="00535EF4" w:rsidRPr="0019238C" w14:paraId="78E96A49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7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peňažné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9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8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C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A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0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B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F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D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čisté peňažné príjmy projektu 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1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E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50" w14:textId="3BD4D2FB" w:rsidR="00D961BA" w:rsidRDefault="00D961BA" w:rsidP="00841BF5">
      <w:pPr>
        <w:rPr>
          <w:ins w:id="24" w:author="Simunekova, Iveta (SK - Bratislava)" w:date="2015-04-28T20:55:00Z"/>
          <w:rFonts w:ascii="Arial" w:hAnsi="Arial" w:cs="Arial"/>
          <w:sz w:val="18"/>
          <w:szCs w:val="18"/>
        </w:rPr>
      </w:pPr>
    </w:p>
    <w:p w14:paraId="6EAECBA9" w14:textId="77777777" w:rsidR="00D961BA" w:rsidRDefault="00D961BA">
      <w:pPr>
        <w:spacing w:after="200" w:line="276" w:lineRule="auto"/>
        <w:rPr>
          <w:ins w:id="25" w:author="Simunekova, Iveta (SK - Bratislava)" w:date="2015-04-28T20:55:00Z"/>
          <w:rFonts w:ascii="Arial" w:hAnsi="Arial" w:cs="Arial"/>
          <w:sz w:val="18"/>
          <w:szCs w:val="18"/>
        </w:rPr>
      </w:pPr>
      <w:ins w:id="26" w:author="Simunekova, Iveta (SK - Bratislava)" w:date="2015-04-28T20:55:00Z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7D0ECCD4" w14:textId="77777777" w:rsidR="0019238C" w:rsidRDefault="0019238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RPr="0019238C" w14:paraId="78E96A52" w14:textId="77777777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14:paraId="78E96A51" w14:textId="77777777" w:rsidR="00841BF5" w:rsidRPr="0019238C" w:rsidRDefault="006F2371" w:rsidP="00665A34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 xml:space="preserve">. Iné údaje na úrovni projektu </w:t>
            </w:r>
            <w:r w:rsidR="00AF1670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2"/>
            </w:r>
          </w:p>
        </w:tc>
      </w:tr>
      <w:tr w:rsidR="00185F79" w:rsidRPr="0019238C" w14:paraId="78E96A58" w14:textId="77777777" w:rsidTr="00185F79">
        <w:tc>
          <w:tcPr>
            <w:tcW w:w="4219" w:type="dxa"/>
            <w:vMerge w:val="restart"/>
            <w:shd w:val="pct15" w:color="auto" w:fill="auto"/>
          </w:tcPr>
          <w:p w14:paraId="78E96A53" w14:textId="77777777" w:rsidR="00185F79" w:rsidRPr="0019238C" w:rsidRDefault="00185F79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3"/>
            </w:r>
          </w:p>
          <w:p w14:paraId="78E96A54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14:paraId="78E96A55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A56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14:paraId="78E96A57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5F79" w:rsidRPr="0019238C" w14:paraId="78E96A5C" w14:textId="77777777" w:rsidTr="00185F79">
        <w:tc>
          <w:tcPr>
            <w:tcW w:w="4219" w:type="dxa"/>
            <w:vMerge/>
            <w:shd w:val="pct15" w:color="auto" w:fill="auto"/>
          </w:tcPr>
          <w:p w14:paraId="78E96A59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14:paraId="78E96A5A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14:paraId="78E96A5B" w14:textId="77777777" w:rsidR="00185F79" w:rsidRPr="0019238C" w:rsidRDefault="00185F79" w:rsidP="00185F79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Skutočný stav</w:t>
            </w:r>
          </w:p>
        </w:tc>
      </w:tr>
      <w:tr w:rsidR="00185F79" w:rsidRPr="0019238C" w14:paraId="78E96A61" w14:textId="77777777" w:rsidTr="00185F79">
        <w:tc>
          <w:tcPr>
            <w:tcW w:w="4219" w:type="dxa"/>
            <w:vMerge/>
            <w:shd w:val="pct15" w:color="auto" w:fill="auto"/>
          </w:tcPr>
          <w:p w14:paraId="78E96A5D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14:paraId="78E96A5E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pct15" w:color="auto" w:fill="auto"/>
          </w:tcPr>
          <w:p w14:paraId="78E96A5F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14:paraId="78E96A60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Z toho ženy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5"/>
            </w:r>
          </w:p>
        </w:tc>
      </w:tr>
      <w:tr w:rsidR="00185F79" w:rsidRPr="0019238C" w14:paraId="78E96A66" w14:textId="77777777" w:rsidTr="00185F79">
        <w:tc>
          <w:tcPr>
            <w:tcW w:w="4219" w:type="dxa"/>
          </w:tcPr>
          <w:p w14:paraId="78E96A62" w14:textId="77777777" w:rsidR="00185F79" w:rsidRPr="0019238C" w:rsidRDefault="00185F79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686" w:type="dxa"/>
          </w:tcPr>
          <w:p w14:paraId="78E96A63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8E96A64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8E96A65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69" w14:textId="77777777" w:rsidTr="00185F79">
        <w:tc>
          <w:tcPr>
            <w:tcW w:w="4219" w:type="dxa"/>
          </w:tcPr>
          <w:p w14:paraId="78E96A67" w14:textId="77777777" w:rsidR="00841BF5" w:rsidRPr="0019238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14:paraId="78E96A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6A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RPr="0019238C" w14:paraId="78E96A6C" w14:textId="77777777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A6B" w14:textId="77777777" w:rsidR="002E3B7E" w:rsidRPr="0019238C" w:rsidRDefault="00411662" w:rsidP="009767E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10a</w:t>
            </w:r>
            <w:r w:rsidR="002E3B7E" w:rsidRPr="0019238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19238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2E3B7E" w:rsidRPr="0019238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2E3B7E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6"/>
            </w:r>
          </w:p>
        </w:tc>
      </w:tr>
      <w:tr w:rsidR="002E3B7E" w:rsidRPr="0019238C" w14:paraId="78E96A72" w14:textId="77777777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A6D" w14:textId="77777777" w:rsidR="002E3B7E" w:rsidRPr="0019238C" w:rsidRDefault="002E3B7E" w:rsidP="006445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A6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A6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A7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A7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2E3B7E" w:rsidRPr="0019238C" w14:paraId="78E96A7C" w14:textId="77777777" w:rsidTr="00EC5DDD">
        <w:tc>
          <w:tcPr>
            <w:tcW w:w="1951" w:type="dxa"/>
            <w:vMerge/>
            <w:shd w:val="clear" w:color="auto" w:fill="D9D9D9" w:themeFill="background1" w:themeFillShade="D9"/>
          </w:tcPr>
          <w:p w14:paraId="78E96A73" w14:textId="77777777" w:rsidR="002E3B7E" w:rsidRPr="0019238C" w:rsidRDefault="002E3B7E" w:rsidP="006445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A7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A7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78E96A7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14:paraId="78E96A7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2E3B7E" w:rsidRPr="0019238C" w14:paraId="78E96A86" w14:textId="77777777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A7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14:paraId="78E96A7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7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0" w14:textId="77777777" w:rsidTr="00EC5DDD">
        <w:tc>
          <w:tcPr>
            <w:tcW w:w="1951" w:type="dxa"/>
            <w:vAlign w:val="center"/>
          </w:tcPr>
          <w:p w14:paraId="78E96A87" w14:textId="77777777" w:rsidR="002E3B7E" w:rsidRPr="0019238C" w:rsidRDefault="005D192E" w:rsidP="00D023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samostatne zárobkovo činný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ch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os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ôb</w:t>
            </w:r>
          </w:p>
        </w:tc>
        <w:tc>
          <w:tcPr>
            <w:tcW w:w="1559" w:type="dxa"/>
            <w:vAlign w:val="center"/>
          </w:tcPr>
          <w:p w14:paraId="78E96A8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8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A" w14:textId="77777777" w:rsidTr="00EC5DDD">
        <w:tc>
          <w:tcPr>
            <w:tcW w:w="1951" w:type="dxa"/>
            <w:vAlign w:val="center"/>
          </w:tcPr>
          <w:p w14:paraId="78E96A91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14:paraId="78E96A9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9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9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9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4" w14:textId="77777777" w:rsidTr="00EC5DDD">
        <w:tc>
          <w:tcPr>
            <w:tcW w:w="1951" w:type="dxa"/>
            <w:vAlign w:val="center"/>
          </w:tcPr>
          <w:p w14:paraId="78E96A9B" w14:textId="77777777" w:rsidR="002E3B7E" w:rsidRPr="0019238C" w:rsidRDefault="00DC30FD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lhodobo nezamestnan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</w:p>
        </w:tc>
        <w:tc>
          <w:tcPr>
            <w:tcW w:w="1559" w:type="dxa"/>
            <w:vAlign w:val="center"/>
          </w:tcPr>
          <w:p w14:paraId="78E96A9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E" w14:textId="77777777" w:rsidTr="00EC5DDD">
        <w:tc>
          <w:tcPr>
            <w:tcW w:w="1951" w:type="dxa"/>
            <w:vAlign w:val="center"/>
          </w:tcPr>
          <w:p w14:paraId="78E96AA5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</w:t>
            </w:r>
          </w:p>
        </w:tc>
        <w:tc>
          <w:tcPr>
            <w:tcW w:w="1559" w:type="dxa"/>
            <w:vAlign w:val="center"/>
          </w:tcPr>
          <w:p w14:paraId="78E96AA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A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B8" w14:textId="77777777" w:rsidTr="00EC5DDD">
        <w:tc>
          <w:tcPr>
            <w:tcW w:w="1951" w:type="dxa"/>
            <w:vAlign w:val="center"/>
          </w:tcPr>
          <w:p w14:paraId="78E96AAF" w14:textId="77777777" w:rsidR="002E3B7E" w:rsidRPr="0019238C" w:rsidRDefault="00DC30FD" w:rsidP="00EC22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osoby, ktoré nie sú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v procese vzdelávania ani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14:paraId="78E96AB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B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B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2" w14:textId="77777777" w:rsidTr="00EC5DDD">
        <w:tc>
          <w:tcPr>
            <w:tcW w:w="1951" w:type="dxa"/>
            <w:vAlign w:val="bottom"/>
          </w:tcPr>
          <w:p w14:paraId="78E96AB9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do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57"/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14:paraId="78E96AB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C" w14:textId="77777777" w:rsidTr="00EC5DDD">
        <w:tc>
          <w:tcPr>
            <w:tcW w:w="1951" w:type="dxa"/>
            <w:vAlign w:val="bottom"/>
          </w:tcPr>
          <w:p w14:paraId="78E96AC3" w14:textId="77777777" w:rsidR="002E3B7E" w:rsidRPr="0019238C" w:rsidRDefault="002E3B7E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14:paraId="78E96AC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C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D6" w14:textId="77777777" w:rsidTr="00EC5DDD">
        <w:tc>
          <w:tcPr>
            <w:tcW w:w="1951" w:type="dxa"/>
            <w:vAlign w:val="bottom"/>
          </w:tcPr>
          <w:p w14:paraId="78E96ACD" w14:textId="77777777" w:rsidR="002E3B7E" w:rsidRPr="0019238C" w:rsidDel="00A62F98" w:rsidRDefault="00C21C44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rokov, ktor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sú nezamestnan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é, vrátane dlhodobo nezamestnaných alebo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neaktívn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ych osôb, ktoré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14:paraId="78E96AC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0" w14:textId="77777777" w:rsidTr="00EC5DDD">
        <w:tc>
          <w:tcPr>
            <w:tcW w:w="1951" w:type="dxa"/>
            <w:vAlign w:val="bottom"/>
          </w:tcPr>
          <w:p w14:paraId="78E96AD7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igranti, účastníci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 cudzím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pôvodom, menšiny (vrátane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marginalizovaných komunít ako sú napríklad Rómovia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14:paraId="78E96AD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D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A" w14:textId="77777777" w:rsidTr="00EC5DDD">
        <w:tc>
          <w:tcPr>
            <w:tcW w:w="1951" w:type="dxa"/>
            <w:vAlign w:val="bottom"/>
          </w:tcPr>
          <w:p w14:paraId="78E96AE1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dravotn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ým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postihnutí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559" w:type="dxa"/>
            <w:vAlign w:val="center"/>
          </w:tcPr>
          <w:p w14:paraId="78E96AE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E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E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E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F4" w14:textId="77777777" w:rsidTr="00EC5DDD">
        <w:tc>
          <w:tcPr>
            <w:tcW w:w="1951" w:type="dxa"/>
            <w:vAlign w:val="bottom"/>
          </w:tcPr>
          <w:p w14:paraId="78E96AE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14:paraId="78E96AE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AFE" w14:textId="77777777" w:rsidTr="00EC5DDD">
        <w:tc>
          <w:tcPr>
            <w:tcW w:w="1951" w:type="dxa"/>
            <w:vAlign w:val="bottom"/>
          </w:tcPr>
          <w:p w14:paraId="78E96AF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14:paraId="78E96AF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F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08" w14:textId="77777777" w:rsidTr="00EC5DDD">
        <w:tc>
          <w:tcPr>
            <w:tcW w:w="1951" w:type="dxa"/>
            <w:vAlign w:val="bottom"/>
          </w:tcPr>
          <w:p w14:paraId="78E96AF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14:paraId="78E96B0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0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0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2" w14:textId="77777777" w:rsidTr="00EC5DDD">
        <w:tc>
          <w:tcPr>
            <w:tcW w:w="1951" w:type="dxa"/>
            <w:vAlign w:val="bottom"/>
          </w:tcPr>
          <w:p w14:paraId="78E96B0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14:paraId="78E96B0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C" w14:textId="77777777" w:rsidTr="00EC5DDD">
        <w:tc>
          <w:tcPr>
            <w:tcW w:w="1951" w:type="dxa"/>
            <w:vAlign w:val="bottom"/>
          </w:tcPr>
          <w:p w14:paraId="78E96B1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bezdomovci alebo osoby postihnuté </w:t>
            </w: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14:paraId="78E96B1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1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26" w14:textId="77777777" w:rsidTr="00EC5DDD">
        <w:tc>
          <w:tcPr>
            <w:tcW w:w="1951" w:type="dxa"/>
            <w:vAlign w:val="bottom"/>
          </w:tcPr>
          <w:p w14:paraId="78E96B1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14:paraId="78E96B1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0" w14:textId="77777777" w:rsidTr="00EC5DDD">
        <w:tc>
          <w:tcPr>
            <w:tcW w:w="1951" w:type="dxa"/>
            <w:vAlign w:val="bottom"/>
          </w:tcPr>
          <w:p w14:paraId="78E96B27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14:paraId="78E96B2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2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A" w14:textId="77777777" w:rsidTr="00EC5DDD">
        <w:tc>
          <w:tcPr>
            <w:tcW w:w="1951" w:type="dxa"/>
            <w:vAlign w:val="bottom"/>
          </w:tcPr>
          <w:p w14:paraId="78E96B31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 vyšším sekundárnym (ISCED 3) alebo post-sekundárnym (ISCED 4) vzdelaním</w:t>
            </w:r>
          </w:p>
        </w:tc>
        <w:tc>
          <w:tcPr>
            <w:tcW w:w="1559" w:type="dxa"/>
            <w:vAlign w:val="center"/>
          </w:tcPr>
          <w:p w14:paraId="78E96B3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3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3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3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44" w14:textId="77777777" w:rsidTr="00EC5DDD">
        <w:tc>
          <w:tcPr>
            <w:tcW w:w="1951" w:type="dxa"/>
            <w:vAlign w:val="bottom"/>
          </w:tcPr>
          <w:p w14:paraId="78E96B3B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14:paraId="78E96B3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4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4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4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4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B45" w14:textId="77777777" w:rsidR="00AA5D1E" w:rsidRPr="0019238C" w:rsidRDefault="00AA5D1E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RPr="0019238C" w14:paraId="78E96B47" w14:textId="77777777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B46" w14:textId="77777777" w:rsidR="00E431F3" w:rsidRPr="0019238C" w:rsidRDefault="00E431F3" w:rsidP="009767E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0b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19238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 vo vzťahu k IZM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0"/>
            </w:r>
          </w:p>
        </w:tc>
      </w:tr>
      <w:tr w:rsidR="00E431F3" w:rsidRPr="0019238C" w14:paraId="78E96B4D" w14:textId="77777777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B48" w14:textId="77777777" w:rsidR="00E431F3" w:rsidRPr="0019238C" w:rsidRDefault="00E431F3" w:rsidP="0073060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B4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B4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B4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B4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E431F3" w:rsidRPr="0019238C" w14:paraId="78E96B57" w14:textId="77777777" w:rsidTr="008F6A04">
        <w:tc>
          <w:tcPr>
            <w:tcW w:w="1951" w:type="dxa"/>
            <w:vMerge/>
            <w:shd w:val="clear" w:color="auto" w:fill="D9D9D9" w:themeFill="background1" w:themeFillShade="D9"/>
          </w:tcPr>
          <w:p w14:paraId="78E96B4E" w14:textId="77777777" w:rsidR="00E431F3" w:rsidRPr="0019238C" w:rsidRDefault="00E431F3" w:rsidP="0073060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B4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B5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14:paraId="78E96B5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E431F3" w:rsidRPr="0019238C" w14:paraId="78E96B61" w14:textId="77777777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B5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14:paraId="78E96B5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5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6B" w14:textId="77777777" w:rsidTr="008F6A04">
        <w:tc>
          <w:tcPr>
            <w:tcW w:w="1951" w:type="dxa"/>
            <w:vAlign w:val="center"/>
          </w:tcPr>
          <w:p w14:paraId="78E96B6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nezamestnané osoby, vrátane dlhodobo nezamestnaných</w:t>
            </w:r>
          </w:p>
        </w:tc>
        <w:tc>
          <w:tcPr>
            <w:tcW w:w="1418" w:type="dxa"/>
            <w:vAlign w:val="center"/>
          </w:tcPr>
          <w:p w14:paraId="78E96B6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6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5" w14:textId="77777777" w:rsidTr="008F6A04">
        <w:tc>
          <w:tcPr>
            <w:tcW w:w="1951" w:type="dxa"/>
            <w:vAlign w:val="center"/>
          </w:tcPr>
          <w:p w14:paraId="78E96B6C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dlhodobo nezamestnané osoby</w:t>
            </w:r>
          </w:p>
        </w:tc>
        <w:tc>
          <w:tcPr>
            <w:tcW w:w="1418" w:type="dxa"/>
            <w:vAlign w:val="center"/>
          </w:tcPr>
          <w:p w14:paraId="78E96B6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F" w14:textId="77777777" w:rsidTr="008F6A04">
        <w:tc>
          <w:tcPr>
            <w:tcW w:w="1951" w:type="dxa"/>
            <w:vAlign w:val="center"/>
          </w:tcPr>
          <w:p w14:paraId="78E96B7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</w:t>
            </w:r>
          </w:p>
        </w:tc>
        <w:tc>
          <w:tcPr>
            <w:tcW w:w="1418" w:type="dxa"/>
            <w:vAlign w:val="center"/>
          </w:tcPr>
          <w:p w14:paraId="78E96B7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89" w14:textId="77777777" w:rsidTr="008F6A04">
        <w:tc>
          <w:tcPr>
            <w:tcW w:w="1951" w:type="dxa"/>
            <w:vAlign w:val="center"/>
          </w:tcPr>
          <w:p w14:paraId="78E96B80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osoby, ktoré nie sú v procese vzdelávania ani  odbornej prípravy</w:t>
            </w:r>
          </w:p>
        </w:tc>
        <w:tc>
          <w:tcPr>
            <w:tcW w:w="1418" w:type="dxa"/>
            <w:vAlign w:val="center"/>
          </w:tcPr>
          <w:p w14:paraId="78E96B8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8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3" w14:textId="77777777" w:rsidTr="008F6A04">
        <w:tc>
          <w:tcPr>
            <w:tcW w:w="1951" w:type="dxa"/>
            <w:vAlign w:val="bottom"/>
          </w:tcPr>
          <w:p w14:paraId="78E96B8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vo veku do 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1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14:paraId="78E96B8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D" w14:textId="77777777" w:rsidTr="008F6A04">
        <w:tc>
          <w:tcPr>
            <w:tcW w:w="1951" w:type="dxa"/>
            <w:vAlign w:val="bottom"/>
          </w:tcPr>
          <w:p w14:paraId="78E96B94" w14:textId="77777777" w:rsidR="00E431F3" w:rsidRPr="0019238C" w:rsidRDefault="00E431F3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 25</w:t>
            </w:r>
            <w:r w:rsidR="00C21C44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do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2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14:paraId="78E96B9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9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A7" w14:textId="77777777" w:rsidTr="008F6A04">
        <w:tc>
          <w:tcPr>
            <w:tcW w:w="1951" w:type="dxa"/>
            <w:vAlign w:val="bottom"/>
          </w:tcPr>
          <w:p w14:paraId="78E96B9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migranti, účastníci s cudzím pôvodom, menšiny (vrátane  marginalizovaných komunít ako sú napríklad Rómovia)</w:t>
            </w:r>
          </w:p>
        </w:tc>
        <w:tc>
          <w:tcPr>
            <w:tcW w:w="1418" w:type="dxa"/>
            <w:vAlign w:val="center"/>
          </w:tcPr>
          <w:p w14:paraId="78E96B9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A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1" w14:textId="77777777" w:rsidTr="008F6A04">
        <w:tc>
          <w:tcPr>
            <w:tcW w:w="1951" w:type="dxa"/>
            <w:vAlign w:val="bottom"/>
          </w:tcPr>
          <w:p w14:paraId="78E96BA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zdravotným  postihnutím</w:t>
            </w:r>
          </w:p>
        </w:tc>
        <w:tc>
          <w:tcPr>
            <w:tcW w:w="1418" w:type="dxa"/>
            <w:vAlign w:val="center"/>
          </w:tcPr>
          <w:p w14:paraId="78E96BA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B" w14:textId="77777777" w:rsidTr="008F6A04">
        <w:tc>
          <w:tcPr>
            <w:tcW w:w="1951" w:type="dxa"/>
            <w:vAlign w:val="bottom"/>
          </w:tcPr>
          <w:p w14:paraId="78E96BB2" w14:textId="77777777" w:rsidR="00E431F3" w:rsidRPr="0019238C" w:rsidRDefault="00C21C44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14:paraId="78E96BB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B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5" w14:textId="77777777" w:rsidTr="008F6A04">
        <w:tc>
          <w:tcPr>
            <w:tcW w:w="1951" w:type="dxa"/>
            <w:vAlign w:val="bottom"/>
          </w:tcPr>
          <w:p w14:paraId="78E96BB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14:paraId="78E96BB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F" w14:textId="77777777" w:rsidTr="008F6A04">
        <w:tc>
          <w:tcPr>
            <w:tcW w:w="1951" w:type="dxa"/>
            <w:vAlign w:val="bottom"/>
          </w:tcPr>
          <w:p w14:paraId="78E96BC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14:paraId="78E96BC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D9" w14:textId="77777777" w:rsidTr="008F6A04">
        <w:tc>
          <w:tcPr>
            <w:tcW w:w="1951" w:type="dxa"/>
            <w:vAlign w:val="bottom"/>
          </w:tcPr>
          <w:p w14:paraId="78E96BD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14:paraId="78E96BD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D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3" w14:textId="77777777" w:rsidTr="008F6A04">
        <w:tc>
          <w:tcPr>
            <w:tcW w:w="1951" w:type="dxa"/>
            <w:vAlign w:val="bottom"/>
          </w:tcPr>
          <w:p w14:paraId="78E96BD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bezdomovci alebo osoby postihnuté 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14:paraId="78E96BD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D" w14:textId="77777777" w:rsidTr="008F6A04">
        <w:tc>
          <w:tcPr>
            <w:tcW w:w="1951" w:type="dxa"/>
            <w:vAlign w:val="bottom"/>
          </w:tcPr>
          <w:p w14:paraId="78E96BE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14:paraId="78E96BE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E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F7" w14:textId="77777777" w:rsidTr="008F6A04">
        <w:tc>
          <w:tcPr>
            <w:tcW w:w="1951" w:type="dxa"/>
            <w:vAlign w:val="bottom"/>
          </w:tcPr>
          <w:p w14:paraId="78E96BE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14:paraId="78E96BE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F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1" w14:textId="77777777" w:rsidTr="008F6A04">
        <w:tc>
          <w:tcPr>
            <w:tcW w:w="1951" w:type="dxa"/>
            <w:vAlign w:val="bottom"/>
          </w:tcPr>
          <w:p w14:paraId="78E96BF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s vyšším sekundárnym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(ISCED 3) alebo post-sekundárnym (ISCED 4) vzdelaním</w:t>
            </w:r>
          </w:p>
        </w:tc>
        <w:tc>
          <w:tcPr>
            <w:tcW w:w="1418" w:type="dxa"/>
            <w:vAlign w:val="center"/>
          </w:tcPr>
          <w:p w14:paraId="78E96BF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B" w14:textId="77777777" w:rsidTr="008F6A04">
        <w:tc>
          <w:tcPr>
            <w:tcW w:w="1951" w:type="dxa"/>
            <w:vAlign w:val="bottom"/>
          </w:tcPr>
          <w:p w14:paraId="78E96C0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14:paraId="78E96C0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C0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0C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1099"/>
        <w:gridCol w:w="990"/>
        <w:gridCol w:w="1982"/>
        <w:gridCol w:w="968"/>
        <w:gridCol w:w="1081"/>
        <w:gridCol w:w="1109"/>
        <w:gridCol w:w="5816"/>
      </w:tblGrid>
      <w:tr w:rsidR="00841BF5" w:rsidRPr="0019238C" w14:paraId="78E96C0E" w14:textId="77777777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C0D" w14:textId="77777777" w:rsidR="00841BF5" w:rsidRPr="0019238C" w:rsidRDefault="006F23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. Verejné obstarávanie</w:t>
            </w:r>
          </w:p>
        </w:tc>
      </w:tr>
      <w:tr w:rsidR="00841BF5" w:rsidRPr="0019238C" w14:paraId="78E96C17" w14:textId="77777777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78E96C0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Aktivita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14:paraId="78E96C1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Názov zákazky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78E96C1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Metóda podľa limitu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8E96C12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Postup obstarávania  podľa typu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14:paraId="78E96C1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PHZ zákazky v € (bez DPH)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14:paraId="78E96C1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Výsledná suma zákazky v (€) bez DPH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1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Stav realizácie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14:paraId="78E96C1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Stručný popis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2"/>
            </w:r>
          </w:p>
        </w:tc>
      </w:tr>
      <w:tr w:rsidR="00841BF5" w:rsidRPr="0019238C" w14:paraId="78E96C20" w14:textId="77777777" w:rsidTr="00841BF5">
        <w:tc>
          <w:tcPr>
            <w:tcW w:w="1097" w:type="dxa"/>
          </w:tcPr>
          <w:p w14:paraId="78E96C1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1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29" w14:textId="77777777" w:rsidTr="00841BF5">
        <w:tc>
          <w:tcPr>
            <w:tcW w:w="1097" w:type="dxa"/>
          </w:tcPr>
          <w:p w14:paraId="78E96C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2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2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2" w14:textId="77777777" w:rsidTr="00841BF5">
        <w:tc>
          <w:tcPr>
            <w:tcW w:w="1097" w:type="dxa"/>
          </w:tcPr>
          <w:p w14:paraId="78E96C2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B" w14:textId="77777777" w:rsidTr="00841BF5">
        <w:tc>
          <w:tcPr>
            <w:tcW w:w="1097" w:type="dxa"/>
          </w:tcPr>
          <w:p w14:paraId="78E96C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3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3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3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3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3C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RPr="0019238C" w14:paraId="78E96C3E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C3D" w14:textId="77777777" w:rsidR="00841BF5" w:rsidRPr="0019238C" w:rsidRDefault="006F23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. Identifikované problémy</w:t>
            </w:r>
            <w:r w:rsidR="00523116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,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 riziká </w:t>
            </w:r>
            <w:r w:rsidR="008A16AC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v </w:t>
            </w:r>
            <w:r w:rsidR="00523116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súvislosti </w:t>
            </w:r>
            <w:r w:rsidR="008A16AC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s 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realizáci</w:t>
            </w:r>
            <w:r w:rsidR="008A16AC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ou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projektu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footnoteReference w:id="73"/>
            </w:r>
          </w:p>
        </w:tc>
      </w:tr>
      <w:tr w:rsidR="00841BF5" w:rsidRPr="0019238C" w14:paraId="78E96C43" w14:textId="77777777" w:rsidTr="009767EF">
        <w:trPr>
          <w:trHeight w:val="518"/>
        </w:trPr>
        <w:tc>
          <w:tcPr>
            <w:tcW w:w="14142" w:type="dxa"/>
          </w:tcPr>
          <w:p w14:paraId="78E96C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RPr="0019238C" w14:paraId="78E96C46" w14:textId="77777777" w:rsidTr="002330CC">
        <w:tc>
          <w:tcPr>
            <w:tcW w:w="14142" w:type="dxa"/>
            <w:shd w:val="clear" w:color="auto" w:fill="FABF8F" w:themeFill="accent6" w:themeFillTint="99"/>
          </w:tcPr>
          <w:p w14:paraId="78E96C45" w14:textId="77777777" w:rsidR="00D519D0" w:rsidRPr="0019238C" w:rsidRDefault="00411662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lastRenderedPageBreak/>
              <w:t>13</w:t>
            </w:r>
            <w:r w:rsidR="006F2371" w:rsidRPr="0019238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519D0" w:rsidRPr="0019238C">
              <w:rPr>
                <w:rFonts w:ascii="Arial" w:hAnsi="Arial" w:cs="Arial"/>
                <w:b/>
                <w:sz w:val="18"/>
                <w:szCs w:val="18"/>
              </w:rPr>
              <w:t>Čestné prehlásenie</w:t>
            </w:r>
          </w:p>
        </w:tc>
      </w:tr>
      <w:tr w:rsidR="00D519D0" w:rsidRPr="0019238C" w14:paraId="78E96C56" w14:textId="77777777" w:rsidTr="002330CC">
        <w:tc>
          <w:tcPr>
            <w:tcW w:w="14142" w:type="dxa"/>
          </w:tcPr>
          <w:p w14:paraId="78E96C47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8" w14:textId="77777777" w:rsidR="00AE6127" w:rsidRPr="0019238C" w:rsidRDefault="00AE6127" w:rsidP="00AE61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Ja, dolu podpísaný prijímateľ (štatutárny orgán prijímateľa alebo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splnomocnený zástupca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4"/>
            </w:r>
            <w:r w:rsidRPr="0019238C">
              <w:rPr>
                <w:rFonts w:ascii="Arial" w:hAnsi="Arial" w:cs="Arial"/>
                <w:sz w:val="18"/>
                <w:szCs w:val="18"/>
              </w:rPr>
              <w:t>) čestne vyhlasujem, že:</w:t>
            </w:r>
          </w:p>
          <w:p w14:paraId="78E96C49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všetky mnou uvedené informácie v  predloženej monitorovacej správe projektu, vrátane príloh, sú úplné a pravdivé, </w:t>
            </w:r>
          </w:p>
          <w:p w14:paraId="78E96C4A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14:paraId="78E96C4B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C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78E96C4D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E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Titul, meno a priezvisko</w:t>
            </w:r>
          </w:p>
          <w:p w14:paraId="78E96C4F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štatutárneho orgánu prijímateľa/splnomocnen</w:t>
            </w:r>
            <w:r w:rsidR="00D41095" w:rsidRPr="0019238C">
              <w:rPr>
                <w:rFonts w:ascii="Arial" w:hAnsi="Arial" w:cs="Arial"/>
                <w:bCs/>
                <w:sz w:val="18"/>
                <w:szCs w:val="18"/>
              </w:rPr>
              <w:t>ého zástupcu</w:t>
            </w:r>
            <w:r w:rsidRPr="0019238C">
              <w:rPr>
                <w:rFonts w:ascii="Arial" w:hAnsi="Arial" w:cs="Arial"/>
                <w:bCs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14:paraId="78E96C50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1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14:paraId="78E96C52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3" w14:textId="77777777" w:rsidR="00AE6127" w:rsidRPr="0019238C" w:rsidRDefault="00AE6127" w:rsidP="00AE612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14:paraId="78E96C54" w14:textId="77777777" w:rsidR="00AE6127" w:rsidRPr="0019238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55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5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C58" w14:textId="77777777" w:rsidR="00841BF5" w:rsidRPr="0019238C" w:rsidRDefault="00841BF5" w:rsidP="00841BF5">
      <w:pPr>
        <w:ind w:firstLine="708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3033"/>
      </w:tblGrid>
      <w:tr w:rsidR="00841BF5" w:rsidRPr="0019238C" w14:paraId="78E96C5A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C59" w14:textId="77777777" w:rsidR="00841BF5" w:rsidRPr="0019238C" w:rsidRDefault="006F2371" w:rsidP="006F2371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11662" w:rsidRPr="0019238C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19238C" w14:paraId="78E96C5D" w14:textId="77777777" w:rsidTr="00110E86"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5B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14:paraId="78E96C5C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19238C" w14:paraId="78E96C60" w14:textId="77777777" w:rsidTr="00110E86">
        <w:tc>
          <w:tcPr>
            <w:tcW w:w="1109" w:type="dxa"/>
          </w:tcPr>
          <w:p w14:paraId="78E96C5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033" w:type="dxa"/>
          </w:tcPr>
          <w:p w14:paraId="78E96C5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3" w14:textId="77777777" w:rsidTr="00110E86">
        <w:tc>
          <w:tcPr>
            <w:tcW w:w="1109" w:type="dxa"/>
          </w:tcPr>
          <w:p w14:paraId="78E96C6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3033" w:type="dxa"/>
          </w:tcPr>
          <w:p w14:paraId="78E96C6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6" w14:textId="77777777" w:rsidTr="00110E86">
        <w:tc>
          <w:tcPr>
            <w:tcW w:w="1109" w:type="dxa"/>
          </w:tcPr>
          <w:p w14:paraId="78E96C6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3033" w:type="dxa"/>
          </w:tcPr>
          <w:p w14:paraId="78E96C6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9" w14:textId="77777777" w:rsidTr="00110E86">
        <w:tc>
          <w:tcPr>
            <w:tcW w:w="1109" w:type="dxa"/>
          </w:tcPr>
          <w:p w14:paraId="78E96C6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3033" w:type="dxa"/>
          </w:tcPr>
          <w:p w14:paraId="78E96C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C" w14:textId="77777777" w:rsidTr="00110E86">
        <w:tc>
          <w:tcPr>
            <w:tcW w:w="1109" w:type="dxa"/>
          </w:tcPr>
          <w:p w14:paraId="78E96C6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13033" w:type="dxa"/>
          </w:tcPr>
          <w:p w14:paraId="78E96C6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6D" w14:textId="77777777" w:rsidR="00841BF5" w:rsidRPr="0019238C" w:rsidRDefault="00841BF5" w:rsidP="00841BF5">
      <w:pPr>
        <w:ind w:firstLine="708"/>
        <w:rPr>
          <w:rFonts w:ascii="Arial" w:hAnsi="Arial" w:cs="Arial"/>
          <w:sz w:val="18"/>
          <w:szCs w:val="18"/>
        </w:rPr>
      </w:pPr>
    </w:p>
    <w:sectPr w:rsidR="00841BF5" w:rsidRPr="0019238C" w:rsidSect="00B33E73">
      <w:headerReference w:type="default" r:id="rId15"/>
      <w:footerReference w:type="default" r:id="rId16"/>
      <w:headerReference w:type="first" r:id="rId17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4F30" w14:textId="77777777" w:rsidR="0013181B" w:rsidRDefault="0013181B" w:rsidP="00B948E0">
      <w:r>
        <w:separator/>
      </w:r>
    </w:p>
  </w:endnote>
  <w:endnote w:type="continuationSeparator" w:id="0">
    <w:p w14:paraId="3253D79A" w14:textId="77777777" w:rsidR="0013181B" w:rsidRDefault="0013181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6C72" w14:textId="77777777" w:rsidR="00B33E73" w:rsidRPr="00627EA3" w:rsidRDefault="005C2BF7" w:rsidP="00B06269">
    <w:pPr>
      <w:pStyle w:val="Pta"/>
      <w:jc w:val="center"/>
    </w:pPr>
    <w:sdt>
      <w:sdtPr>
        <w:id w:val="-1244787146"/>
        <w:docPartObj>
          <w:docPartGallery w:val="Page Numbers (Bottom of Page)"/>
          <w:docPartUnique/>
        </w:docPartObj>
      </w:sdtPr>
      <w:sdtEndPr/>
      <w:sdtContent>
        <w:r w:rsidR="00972AE6">
          <w:fldChar w:fldCharType="begin"/>
        </w:r>
        <w:r w:rsidR="00972AE6">
          <w:instrText xml:space="preserve"> PAGE   \* MERGEFORMAT </w:instrText>
        </w:r>
        <w:r w:rsidR="00972AE6">
          <w:fldChar w:fldCharType="separate"/>
        </w:r>
        <w:r>
          <w:rPr>
            <w:noProof/>
          </w:rPr>
          <w:t>2</w:t>
        </w:r>
        <w:r w:rsidR="00972AE6">
          <w:rPr>
            <w:noProof/>
          </w:rPr>
          <w:fldChar w:fldCharType="end"/>
        </w:r>
        <w:r w:rsidR="00972AE6">
          <w:rPr>
            <w:noProof/>
          </w:rPr>
          <w:t>/</w:t>
        </w:r>
        <w:r w:rsidR="00972AE6">
          <w:rPr>
            <w:noProof/>
          </w:rPr>
          <w:fldChar w:fldCharType="begin"/>
        </w:r>
        <w:r w:rsidR="00972AE6">
          <w:rPr>
            <w:noProof/>
          </w:rPr>
          <w:instrText xml:space="preserve"> NUMPAGES   \* MERGEFORMAT </w:instrText>
        </w:r>
        <w:r w:rsidR="00972AE6">
          <w:rPr>
            <w:noProof/>
          </w:rPr>
          <w:fldChar w:fldCharType="separate"/>
        </w:r>
        <w:r>
          <w:rPr>
            <w:noProof/>
          </w:rPr>
          <w:t>13</w:t>
        </w:r>
        <w:r w:rsidR="00972AE6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71CF6" w14:textId="14677D86" w:rsidR="0067685F" w:rsidRDefault="0067685F" w:rsidP="0067685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78E96C76" w14:textId="63E0B99E" w:rsidR="00B06269" w:rsidRDefault="005C2BF7" w:rsidP="005C2BF7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6C79" w14:textId="77777777" w:rsidR="00B33E73" w:rsidRDefault="00B33E73" w:rsidP="00B06269">
    <w:pPr>
      <w:pStyle w:val="Pta"/>
      <w:jc w:val="right"/>
    </w:pPr>
    <w:r>
      <w:t xml:space="preserve"> </w:t>
    </w:r>
  </w:p>
  <w:sdt>
    <w:sdtPr>
      <w:id w:val="413830579"/>
      <w:docPartObj>
        <w:docPartGallery w:val="Page Numbers (Bottom of Page)"/>
        <w:docPartUnique/>
      </w:docPartObj>
    </w:sdtPr>
    <w:sdtEndPr/>
    <w:sdtContent>
      <w:p w14:paraId="78E96C7A" w14:textId="77777777" w:rsidR="00B33E73" w:rsidRPr="00627EA3" w:rsidRDefault="00972AE6" w:rsidP="00972AE6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BF7">
          <w:rPr>
            <w:noProof/>
          </w:rPr>
          <w:t>13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5C2BF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CE396" w14:textId="77777777" w:rsidR="0013181B" w:rsidRDefault="0013181B" w:rsidP="00B948E0">
      <w:r>
        <w:separator/>
      </w:r>
    </w:p>
  </w:footnote>
  <w:footnote w:type="continuationSeparator" w:id="0">
    <w:p w14:paraId="133D4AA3" w14:textId="77777777" w:rsidR="0013181B" w:rsidRDefault="0013181B" w:rsidP="00B948E0">
      <w:r>
        <w:continuationSeparator/>
      </w:r>
    </w:p>
  </w:footnote>
  <w:footnote w:id="1">
    <w:p w14:paraId="78E96C82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14:paraId="78E96C8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726C75"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14:paraId="78E96C84" w14:textId="77777777" w:rsidR="00417252" w:rsidRDefault="001E21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4">
    <w:p w14:paraId="78E96C8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</w:t>
      </w:r>
      <w:r w:rsidR="007002B9">
        <w:rPr>
          <w:rFonts w:ascii="Arial Narrow" w:hAnsi="Arial Narrow"/>
          <w:sz w:val="18"/>
          <w:szCs w:val="18"/>
        </w:rPr>
        <w:t xml:space="preserve">monitorované obdobie v zmysle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7002B9">
        <w:rPr>
          <w:rFonts w:ascii="Arial Narrow" w:hAnsi="Arial Narrow"/>
          <w:sz w:val="18"/>
          <w:szCs w:val="18"/>
        </w:rPr>
        <w:t>(</w:t>
      </w:r>
      <w:r w:rsidR="002C211E">
        <w:rPr>
          <w:rFonts w:ascii="Arial Narrow" w:hAnsi="Arial Narrow"/>
          <w:sz w:val="18"/>
          <w:szCs w:val="18"/>
        </w:rPr>
        <w:t xml:space="preserve">napr. </w:t>
      </w:r>
      <w:r w:rsidR="007002B9">
        <w:rPr>
          <w:rFonts w:ascii="Arial Narrow" w:hAnsi="Arial Narrow"/>
          <w:sz w:val="18"/>
          <w:szCs w:val="18"/>
        </w:rPr>
        <w:t xml:space="preserve"> od účinnosti zmluvy</w:t>
      </w:r>
      <w:r w:rsidR="002C211E">
        <w:rPr>
          <w:rFonts w:ascii="Arial Narrow" w:hAnsi="Arial Narrow"/>
          <w:sz w:val="18"/>
          <w:szCs w:val="18"/>
        </w:rPr>
        <w:t xml:space="preserve"> o NFP do 31.12</w:t>
      </w:r>
      <w:r w:rsidR="00D4659E">
        <w:rPr>
          <w:rFonts w:ascii="Arial Narrow" w:hAnsi="Arial Narrow"/>
          <w:sz w:val="18"/>
          <w:szCs w:val="18"/>
        </w:rPr>
        <w:t xml:space="preserve">. </w:t>
      </w:r>
      <w:r w:rsidR="002C211E">
        <w:rPr>
          <w:rFonts w:ascii="Arial Narrow" w:hAnsi="Arial Narrow"/>
          <w:sz w:val="18"/>
          <w:szCs w:val="18"/>
        </w:rPr>
        <w:t xml:space="preserve"> roku n, od 1.1. do 31.12. roku n a pod.)</w:t>
      </w:r>
      <w:r>
        <w:rPr>
          <w:rFonts w:ascii="Arial Narrow" w:hAnsi="Arial Narrow"/>
          <w:sz w:val="18"/>
          <w:szCs w:val="18"/>
        </w:rPr>
        <w:t xml:space="preserve">, v prípade, ak sa jedná o záverečnú správu </w:t>
      </w:r>
      <w:r w:rsidR="002C211E">
        <w:rPr>
          <w:rFonts w:ascii="Arial Narrow" w:hAnsi="Arial Narrow"/>
          <w:sz w:val="18"/>
          <w:szCs w:val="18"/>
        </w:rPr>
        <w:t xml:space="preserve">obdobie od účinnosti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2C211E">
        <w:rPr>
          <w:rFonts w:ascii="Arial Narrow" w:hAnsi="Arial Narrow"/>
          <w:sz w:val="18"/>
          <w:szCs w:val="18"/>
        </w:rPr>
        <w:t>do momentu ukončenia realizácie hlavných aktivít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14:paraId="78E96C8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14:paraId="78E96C87" w14:textId="77777777" w:rsidR="00417252" w:rsidRDefault="000534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o aký typ projektu sa jedná (veľký projekt, národný projekt, dopytovo – orientovaný projekt, projekt technickej pomoci a pod).</w:t>
      </w:r>
    </w:p>
  </w:footnote>
  <w:footnote w:id="7">
    <w:p w14:paraId="78E96C88" w14:textId="77777777" w:rsidR="00417252" w:rsidRDefault="002C21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14:paraId="78E96C8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14:paraId="78E96C8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  <w:r w:rsidR="00647B3D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14:paraId="78E96C8B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 w:rsidR="00274853">
        <w:rPr>
          <w:rFonts w:ascii="Arial Narrow" w:hAnsi="Arial Narrow"/>
          <w:sz w:val="18"/>
        </w:rPr>
        <w:t>Z</w:t>
      </w:r>
      <w:r w:rsidR="00094599" w:rsidRPr="00094599">
        <w:rPr>
          <w:rFonts w:ascii="Arial Narrow" w:hAnsi="Arial Narrow"/>
          <w:sz w:val="18"/>
        </w:rPr>
        <w:t>a prínos sa považuje</w:t>
      </w:r>
      <w:r w:rsidR="009D46D7">
        <w:rPr>
          <w:rFonts w:ascii="Arial Narrow" w:hAnsi="Arial Narrow"/>
          <w:sz w:val="18"/>
        </w:rPr>
        <w:t>,</w:t>
      </w:r>
      <w:r w:rsidR="00094599" w:rsidRPr="00094599">
        <w:rPr>
          <w:rFonts w:ascii="Arial Narrow" w:hAnsi="Arial Narrow"/>
          <w:sz w:val="18"/>
        </w:rPr>
        <w:t xml:space="preserve"> ak projekt prispieva k zlepš</w:t>
      </w:r>
      <w:r w:rsidR="00094599">
        <w:rPr>
          <w:rFonts w:ascii="Arial Narrow" w:hAnsi="Arial Narrow"/>
          <w:sz w:val="18"/>
        </w:rPr>
        <w:t>e</w:t>
      </w:r>
      <w:r w:rsidR="00094599" w:rsidRPr="00094599">
        <w:rPr>
          <w:rFonts w:ascii="Arial Narrow" w:hAnsi="Arial Narrow"/>
          <w:sz w:val="18"/>
        </w:rPr>
        <w:t xml:space="preserve">niu kvality života obyvateľov </w:t>
      </w:r>
      <w:r w:rsidR="00334585">
        <w:rPr>
          <w:rFonts w:ascii="Arial Narrow" w:hAnsi="Arial Narrow"/>
          <w:sz w:val="18"/>
        </w:rPr>
        <w:t xml:space="preserve">marginalizovaných rómskych komunít </w:t>
      </w:r>
      <w:r w:rsidR="00094599"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 w:rsidR="00094599">
        <w:rPr>
          <w:rFonts w:ascii="Arial Narrow" w:hAnsi="Arial Narrow"/>
          <w:sz w:val="18"/>
        </w:rPr>
        <w:t>.</w:t>
      </w:r>
    </w:p>
  </w:footnote>
  <w:footnote w:id="11">
    <w:p w14:paraId="78E96C8C" w14:textId="77777777" w:rsidR="00417252" w:rsidRDefault="00C10D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14:paraId="78E96C8D" w14:textId="77777777" w:rsidR="00417252" w:rsidRDefault="006E2C1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 w:rsidR="00A22B8B">
        <w:rPr>
          <w:rFonts w:ascii="Arial Narrow" w:hAnsi="Arial Narrow"/>
          <w:sz w:val="18"/>
        </w:rPr>
        <w:t xml:space="preserve">nutiu vybraných cieľov HP UR, </w:t>
      </w:r>
      <w:r>
        <w:rPr>
          <w:rFonts w:ascii="Arial Narrow" w:hAnsi="Arial Narrow"/>
          <w:sz w:val="18"/>
        </w:rPr>
        <w:t>v</w:t>
      </w:r>
      <w:r w:rsidRPr="0077689C">
        <w:rPr>
          <w:rFonts w:ascii="Arial Narrow" w:hAnsi="Arial Narrow"/>
          <w:sz w:val="18"/>
        </w:rPr>
        <w:t xml:space="preserve"> zmysle cieľov </w:t>
      </w:r>
      <w:r w:rsidR="00A22B8B" w:rsidRPr="00A22B8B">
        <w:rPr>
          <w:rFonts w:ascii="Arial Narrow" w:hAnsi="Arial Narrow"/>
          <w:sz w:val="18"/>
        </w:rPr>
        <w:t xml:space="preserve">ktoré si vybral v časti 5 </w:t>
      </w:r>
      <w:proofErr w:type="spellStart"/>
      <w:r w:rsidR="00A22B8B" w:rsidRPr="00A22B8B">
        <w:rPr>
          <w:rFonts w:ascii="Arial Narrow" w:hAnsi="Arial Narrow"/>
          <w:sz w:val="18"/>
        </w:rPr>
        <w:t>ŽoNFP</w:t>
      </w:r>
      <w:proofErr w:type="spellEnd"/>
      <w:r w:rsidR="00A22B8B" w:rsidRPr="00A22B8B">
        <w:rPr>
          <w:rFonts w:ascii="Arial Narrow" w:hAnsi="Arial Narrow"/>
          <w:sz w:val="18"/>
        </w:rPr>
        <w:t xml:space="preserve"> (max. 1500 znakov)</w:t>
      </w:r>
      <w:r>
        <w:rPr>
          <w:rFonts w:ascii="Arial Narrow" w:hAnsi="Arial Narrow"/>
          <w:sz w:val="18"/>
        </w:rPr>
        <w:t>.</w:t>
      </w:r>
    </w:p>
  </w:footnote>
  <w:footnote w:id="13">
    <w:p w14:paraId="78E96C8E" w14:textId="77777777" w:rsidR="00417252" w:rsidRDefault="00D8753F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14:paraId="78E96C8F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14:paraId="78E96C90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6">
    <w:p w14:paraId="78E96C91" w14:textId="77777777" w:rsidR="00B6278D" w:rsidRDefault="00B627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14:paraId="78E96C92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14:paraId="78E96C93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="0065580F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14:paraId="78E96C94" w14:textId="77777777" w:rsidR="00B6278D" w:rsidRDefault="00B627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14:paraId="78E96C95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14:paraId="78E96C96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14:paraId="78E96C97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14:paraId="78E96C98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14:paraId="78E96C99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14:paraId="78E96C9A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6">
    <w:p w14:paraId="78E96C9B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14:paraId="78E96C9C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14:paraId="78E96C9D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9">
    <w:p w14:paraId="78E96C9E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14:paraId="78E96C9F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14:paraId="78E96CA0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14:paraId="78E96CA1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14:paraId="78E96CA2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</w:t>
      </w:r>
      <w:r w:rsidR="00B66929">
        <w:rPr>
          <w:rFonts w:ascii="Arial Narrow" w:hAnsi="Arial Narrow"/>
          <w:sz w:val="18"/>
          <w:szCs w:val="18"/>
        </w:rPr>
        <w:t>začiatok realizácie hlavných aktivít projektu</w:t>
      </w:r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14:paraId="78E96CA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>
        <w:rPr>
          <w:rFonts w:ascii="Arial Narrow" w:hAnsi="Arial Narrow"/>
          <w:sz w:val="18"/>
          <w:szCs w:val="18"/>
        </w:rPr>
        <w:t>.</w:t>
      </w:r>
    </w:p>
  </w:footnote>
  <w:footnote w:id="35">
    <w:p w14:paraId="78E96CA4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merateľné ukazovatele vo vzťahu k daným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14:paraId="78E96CA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14:paraId="78E96CA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E4DC0">
        <w:rPr>
          <w:rFonts w:ascii="Arial Narrow" w:hAnsi="Arial Narrow"/>
          <w:sz w:val="18"/>
          <w:szCs w:val="18"/>
        </w:rPr>
        <w:t xml:space="preserve">predložených </w:t>
      </w:r>
      <w:r>
        <w:rPr>
          <w:rFonts w:ascii="Arial Narrow" w:hAnsi="Arial Narrow"/>
          <w:sz w:val="18"/>
          <w:szCs w:val="18"/>
        </w:rPr>
        <w:t>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14:paraId="78E96CA7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14:paraId="78E96CA8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573E0">
        <w:rPr>
          <w:rFonts w:ascii="Arial Narrow" w:hAnsi="Arial Narrow"/>
          <w:sz w:val="18"/>
          <w:szCs w:val="18"/>
        </w:rPr>
        <w:t>predložených</w:t>
      </w:r>
      <w:r>
        <w:rPr>
          <w:rFonts w:ascii="Arial Narrow" w:hAnsi="Arial Narrow"/>
          <w:sz w:val="18"/>
          <w:szCs w:val="18"/>
        </w:rPr>
        <w:t xml:space="preserve">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14:paraId="78E96CA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14:paraId="78E96CA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14:paraId="78E96CA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98342C"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</w:t>
      </w:r>
      <w:r w:rsidR="00535EF4" w:rsidRPr="00E836BC">
        <w:rPr>
          <w:rFonts w:ascii="Arial Narrow" w:hAnsi="Arial Narrow"/>
          <w:sz w:val="18"/>
          <w:szCs w:val="18"/>
        </w:rPr>
        <w:t>monitorova</w:t>
      </w:r>
      <w:r w:rsidR="00535EF4"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14:paraId="78E96CAC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 w:rsidR="00535EF4">
        <w:rPr>
          <w:rFonts w:ascii="Arial Narrow" w:hAnsi="Arial Narrow"/>
          <w:sz w:val="18"/>
          <w:szCs w:val="18"/>
        </w:rPr>
        <w:t>.</w:t>
      </w:r>
    </w:p>
  </w:footnote>
  <w:footnote w:id="44">
    <w:p w14:paraId="78E96CAD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14:paraId="78E96CAE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14:paraId="78E96CAF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14:paraId="78E96CB0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14:paraId="78E96CB1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</w:t>
      </w:r>
      <w:r w:rsidR="0098342C">
        <w:rPr>
          <w:rFonts w:ascii="Arial Narrow" w:hAnsi="Arial Narrow"/>
          <w:sz w:val="18"/>
          <w:szCs w:val="18"/>
        </w:rPr>
        <w:t xml:space="preserve"> projektu</w:t>
      </w:r>
      <w:r>
        <w:rPr>
          <w:rFonts w:ascii="Arial Narrow" w:hAnsi="Arial Narrow"/>
          <w:sz w:val="18"/>
          <w:szCs w:val="18"/>
        </w:rPr>
        <w:t xml:space="preserve">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14:paraId="78E96CB2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 w:rsidR="0098342C"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14:paraId="78E96CB3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14:paraId="78E96CB4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 w:rsidR="002F3F27">
        <w:rPr>
          <w:rFonts w:ascii="Arial Narrow" w:hAnsi="Arial Narrow"/>
          <w:sz w:val="18"/>
          <w:szCs w:val="18"/>
        </w:rPr>
        <w:t>v </w:t>
      </w:r>
      <w:r>
        <w:rPr>
          <w:rFonts w:ascii="Arial Narrow" w:hAnsi="Arial Narrow"/>
          <w:sz w:val="18"/>
          <w:szCs w:val="18"/>
        </w:rPr>
        <w:t>monitorovan</w:t>
      </w:r>
      <w:r w:rsidR="002F3F27">
        <w:rPr>
          <w:rFonts w:ascii="Arial Narrow" w:hAnsi="Arial Narrow"/>
          <w:sz w:val="18"/>
          <w:szCs w:val="18"/>
        </w:rPr>
        <w:t>om období</w:t>
      </w:r>
      <w:r>
        <w:rPr>
          <w:rFonts w:ascii="Arial Narrow" w:hAnsi="Arial Narrow"/>
          <w:sz w:val="18"/>
          <w:szCs w:val="18"/>
        </w:rPr>
        <w:t xml:space="preserve">, ktoré predstavujú rozdiel iných peňažných príjmov a prevádzkových výdavkov. </w:t>
      </w:r>
      <w:r w:rsidR="005632A6">
        <w:rPr>
          <w:rFonts w:ascii="Arial Narrow" w:hAnsi="Arial Narrow"/>
          <w:sz w:val="18"/>
          <w:szCs w:val="18"/>
        </w:rPr>
        <w:t xml:space="preserve">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 w:rsidR="00AF1670"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14:paraId="78E96CB5" w14:textId="77777777" w:rsidR="00417252" w:rsidRDefault="00AF16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14:paraId="78E96CB6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4">
    <w:p w14:paraId="78E96CB7" w14:textId="77777777" w:rsidR="00185F79" w:rsidRDefault="00185F79" w:rsidP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14:paraId="78E96CB8" w14:textId="77777777" w:rsidR="00417252" w:rsidRDefault="00417252" w:rsidP="00185F79">
      <w:pPr>
        <w:pStyle w:val="Textpoznmkypodiarou"/>
      </w:pPr>
    </w:p>
  </w:footnote>
  <w:footnote w:id="55">
    <w:p w14:paraId="78E96CB9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14:paraId="78E96CBA" w14:textId="77777777" w:rsidR="00417252" w:rsidRDefault="002E3B7E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2450A9">
        <w:rPr>
          <w:rStyle w:val="longtext1"/>
          <w:rFonts w:ascii="Arial Narrow" w:hAnsi="Arial Narrow"/>
          <w:sz w:val="18"/>
          <w:szCs w:val="18"/>
        </w:rPr>
        <w:t xml:space="preserve"> (bez IZM)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7">
    <w:p w14:paraId="78E96CBB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8">
    <w:p w14:paraId="78E96CBC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. </w:t>
      </w:r>
    </w:p>
  </w:footnote>
  <w:footnote w:id="59">
    <w:p w14:paraId="78E96CBD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0">
    <w:p w14:paraId="78E96CBE" w14:textId="77777777" w:rsidR="00417252" w:rsidRDefault="00E431F3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A6B97"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1">
    <w:p w14:paraId="78E96CBF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2">
    <w:p w14:paraId="78E96CC0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</w:t>
      </w:r>
      <w:r>
        <w:rPr>
          <w:rStyle w:val="longtext1"/>
          <w:rFonts w:ascii="Arial Narrow" w:hAnsi="Arial Narrow"/>
          <w:sz w:val="18"/>
          <w:szCs w:val="18"/>
        </w:rPr>
        <w:t xml:space="preserve">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14:paraId="78E96CC1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14:paraId="78E96CC2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14:paraId="78E96CC3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14:paraId="78E96CC4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67">
    <w:p w14:paraId="78E96CC5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8">
    <w:p w14:paraId="78E96CC6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9">
    <w:p w14:paraId="78E96CC7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0">
    <w:p w14:paraId="78E96CC8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1">
    <w:p w14:paraId="78E96CC9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72">
    <w:p w14:paraId="78E96CCA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Uvedie sa konkrétny popis stavu, v akom sa dané VO nachádza k poslednému dňu </w:t>
      </w:r>
      <w:r w:rsidR="008F0241" w:rsidRPr="00E836BC">
        <w:rPr>
          <w:rFonts w:ascii="Arial Narrow" w:hAnsi="Arial Narrow"/>
          <w:color w:val="000000"/>
          <w:sz w:val="18"/>
        </w:rPr>
        <w:t>monitorova</w:t>
      </w:r>
      <w:r w:rsidR="008F0241">
        <w:rPr>
          <w:rFonts w:ascii="Arial Narrow" w:hAnsi="Arial Narrow"/>
          <w:color w:val="000000"/>
          <w:sz w:val="18"/>
        </w:rPr>
        <w:t>ného</w:t>
      </w:r>
      <w:r w:rsidR="008F0241" w:rsidRPr="00E836BC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obdobia </w:t>
      </w:r>
      <w:r w:rsidR="00D77606">
        <w:rPr>
          <w:rFonts w:ascii="Arial Narrow" w:hAnsi="Arial Narrow"/>
          <w:color w:val="000000"/>
          <w:sz w:val="18"/>
        </w:rPr>
        <w:t>monitorovacej správy projektu</w:t>
      </w:r>
      <w:r w:rsidR="008F0241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 w:rsidR="00D77606">
        <w:rPr>
          <w:rFonts w:ascii="Arial Narrow" w:hAnsi="Arial Narrow"/>
          <w:color w:val="000000"/>
          <w:sz w:val="18"/>
        </w:rPr>
        <w:t xml:space="preserve"> </w:t>
      </w:r>
      <w:r w:rsidR="00D77606"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 w:rsidR="00D77606">
        <w:rPr>
          <w:rFonts w:ascii="Arial Narrow" w:hAnsi="Arial Narrow"/>
          <w:color w:val="000000"/>
          <w:sz w:val="18"/>
        </w:rPr>
        <w:t xml:space="preserve"> Z</w:t>
      </w:r>
      <w:r w:rsidR="00D77606"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 w:rsidR="00D77606">
        <w:rPr>
          <w:rFonts w:ascii="Arial Narrow" w:hAnsi="Arial Narrow"/>
          <w:color w:val="000000"/>
          <w:sz w:val="18"/>
        </w:rPr>
        <w:t>.</w:t>
      </w:r>
    </w:p>
  </w:footnote>
  <w:footnote w:id="73">
    <w:p w14:paraId="78E96CC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</w:t>
      </w:r>
      <w:r w:rsidR="00D62A9C">
        <w:rPr>
          <w:rFonts w:ascii="Arial Narrow" w:hAnsi="Arial Narrow"/>
          <w:sz w:val="18"/>
          <w:szCs w:val="18"/>
        </w:rPr>
        <w:t xml:space="preserve">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14:paraId="78E96CCC" w14:textId="77777777" w:rsidR="00417252" w:rsidRDefault="00AE6127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590F7" w14:textId="2BA36FB3" w:rsidR="0067685F" w:rsidRPr="0067685F" w:rsidRDefault="0067685F" w:rsidP="0067685F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1C1E2CD1" wp14:editId="4866D26D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685F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č.3</w:t>
    </w:r>
  </w:p>
  <w:p w14:paraId="78E96C74" w14:textId="4CA9FE41" w:rsidR="00B06269" w:rsidRDefault="00B06269" w:rsidP="0067685F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6C77" w14:textId="77777777" w:rsidR="00B33E73" w:rsidRDefault="00B33E73" w:rsidP="00B06269">
    <w:pPr>
      <w:pStyle w:val="Hlavika"/>
      <w:jc w:val="center"/>
    </w:pPr>
  </w:p>
  <w:p w14:paraId="78E96C78" w14:textId="77777777" w:rsidR="00B33E73" w:rsidRPr="00B33E73" w:rsidRDefault="00B33E73" w:rsidP="00B06269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96C7B" w14:textId="77777777"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8E96C80" wp14:editId="78E96C8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D93D314" id="Rovná spojnica 1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78E96C7C" w14:textId="77777777" w:rsidR="00B33E73" w:rsidRPr="00627EA3" w:rsidRDefault="00B33E73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14:paraId="78E96C7D" w14:textId="77777777"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55FC3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3C3F"/>
    <w:rsid w:val="000E7DD3"/>
    <w:rsid w:val="000F2DCD"/>
    <w:rsid w:val="000F52CA"/>
    <w:rsid w:val="00110E86"/>
    <w:rsid w:val="001147BD"/>
    <w:rsid w:val="00116F61"/>
    <w:rsid w:val="001239FB"/>
    <w:rsid w:val="00125667"/>
    <w:rsid w:val="0013181B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238C"/>
    <w:rsid w:val="0019404B"/>
    <w:rsid w:val="00197028"/>
    <w:rsid w:val="001A0E1D"/>
    <w:rsid w:val="001A4295"/>
    <w:rsid w:val="001A6726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01D0"/>
    <w:rsid w:val="003078F8"/>
    <w:rsid w:val="00311B78"/>
    <w:rsid w:val="00314421"/>
    <w:rsid w:val="00314A6E"/>
    <w:rsid w:val="003155A3"/>
    <w:rsid w:val="00320CF6"/>
    <w:rsid w:val="003215D7"/>
    <w:rsid w:val="00322320"/>
    <w:rsid w:val="003244EF"/>
    <w:rsid w:val="00334585"/>
    <w:rsid w:val="003361EF"/>
    <w:rsid w:val="003364CC"/>
    <w:rsid w:val="00355D65"/>
    <w:rsid w:val="00356176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4CD2"/>
    <w:rsid w:val="003B579D"/>
    <w:rsid w:val="003B61C8"/>
    <w:rsid w:val="003C2544"/>
    <w:rsid w:val="003C4A87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3F0F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C2BF7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2D06"/>
    <w:rsid w:val="006445E7"/>
    <w:rsid w:val="006479DF"/>
    <w:rsid w:val="00647B3D"/>
    <w:rsid w:val="0065580F"/>
    <w:rsid w:val="00656B04"/>
    <w:rsid w:val="00660DCB"/>
    <w:rsid w:val="00665A34"/>
    <w:rsid w:val="00671867"/>
    <w:rsid w:val="006719A0"/>
    <w:rsid w:val="006756F7"/>
    <w:rsid w:val="0067685F"/>
    <w:rsid w:val="00683BA3"/>
    <w:rsid w:val="006852E9"/>
    <w:rsid w:val="00687102"/>
    <w:rsid w:val="0068718A"/>
    <w:rsid w:val="00697B85"/>
    <w:rsid w:val="006A496E"/>
    <w:rsid w:val="006A5157"/>
    <w:rsid w:val="006A7DF2"/>
    <w:rsid w:val="006C2744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193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424B"/>
    <w:rsid w:val="009357A3"/>
    <w:rsid w:val="009365DF"/>
    <w:rsid w:val="00937E8A"/>
    <w:rsid w:val="009505CF"/>
    <w:rsid w:val="009573E0"/>
    <w:rsid w:val="009606FA"/>
    <w:rsid w:val="00962739"/>
    <w:rsid w:val="0097242E"/>
    <w:rsid w:val="00972AE6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06269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2A9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4DF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19EC"/>
    <w:rsid w:val="00D86DA2"/>
    <w:rsid w:val="00D8753F"/>
    <w:rsid w:val="00D90CF6"/>
    <w:rsid w:val="00D961BA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3711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52E8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E969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D4DA-DD9A-4BEF-BD35-6E40E4CDA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5F425B-B152-4DC4-AD07-290A8E5AD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FE7E3-46B3-46F8-BAD2-DA9E86D997B7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00476D7-287E-459C-B733-016E6F67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972</Words>
  <Characters>7147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8</cp:revision>
  <cp:lastPrinted>2015-02-05T16:33:00Z</cp:lastPrinted>
  <dcterms:created xsi:type="dcterms:W3CDTF">2015-11-05T15:44:00Z</dcterms:created>
  <dcterms:modified xsi:type="dcterms:W3CDTF">2016-01-14T08:06:00Z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